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360A68">
        <w:tc>
          <w:tcPr>
            <w:tcW w:w="1620" w:type="dxa"/>
            <w:tcBorders>
              <w:bottom w:val="single" w:sz="4" w:space="0" w:color="auto"/>
            </w:tcBorders>
            <w:shd w:val="clear" w:color="auto" w:fill="FFFFFF"/>
            <w:vAlign w:val="center"/>
          </w:tcPr>
          <w:p w14:paraId="1DB23675" w14:textId="77777777" w:rsidR="00067FE2" w:rsidRDefault="00067FE2" w:rsidP="00AA0248">
            <w:pPr>
              <w:pStyle w:val="Header"/>
              <w:spacing w:before="120" w:after="120"/>
            </w:pPr>
            <w:r>
              <w:t>NPRR Number</w:t>
            </w:r>
          </w:p>
        </w:tc>
        <w:tc>
          <w:tcPr>
            <w:tcW w:w="1237" w:type="dxa"/>
            <w:tcBorders>
              <w:bottom w:val="single" w:sz="4" w:space="0" w:color="auto"/>
            </w:tcBorders>
            <w:vAlign w:val="center"/>
          </w:tcPr>
          <w:p w14:paraId="58DFDEEC" w14:textId="601BD163" w:rsidR="00067FE2" w:rsidRDefault="0049481B" w:rsidP="00AA0248">
            <w:pPr>
              <w:pStyle w:val="Header"/>
              <w:jc w:val="center"/>
            </w:pPr>
            <w:hyperlink r:id="rId8" w:anchor="summary" w:history="1">
              <w:r w:rsidR="00367778" w:rsidRPr="00367778">
                <w:rPr>
                  <w:rStyle w:val="Hyperlink"/>
                </w:rPr>
                <w:t>1220</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82F8BD7" w:rsidR="00067FE2" w:rsidRDefault="00DD4CEB" w:rsidP="00F44236">
            <w:pPr>
              <w:pStyle w:val="Header"/>
            </w:pPr>
            <w:bookmarkStart w:id="0" w:name="_Hlk160190514"/>
            <w:r>
              <w:t>Market Restart Approval Process Modifications</w:t>
            </w:r>
            <w:bookmarkEnd w:id="0"/>
          </w:p>
        </w:tc>
      </w:tr>
      <w:tr w:rsidR="00360A68" w:rsidRPr="00E01925" w14:paraId="398BCBF4" w14:textId="77777777" w:rsidTr="0011252E">
        <w:trPr>
          <w:trHeight w:val="539"/>
        </w:trPr>
        <w:tc>
          <w:tcPr>
            <w:tcW w:w="2857" w:type="dxa"/>
            <w:gridSpan w:val="2"/>
            <w:shd w:val="clear" w:color="auto" w:fill="FFFFFF"/>
            <w:vAlign w:val="center"/>
          </w:tcPr>
          <w:p w14:paraId="4E2C8909" w14:textId="33902F39" w:rsidR="00360A68" w:rsidRPr="00360A68" w:rsidRDefault="00360A68" w:rsidP="0011252E">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25EF9525" w:rsidR="00360A68" w:rsidRPr="00E01925" w:rsidRDefault="00360A68" w:rsidP="00176375">
            <w:pPr>
              <w:pStyle w:val="NormalArial"/>
              <w:spacing w:before="120" w:after="120"/>
            </w:pPr>
            <w:r>
              <w:t>April</w:t>
            </w:r>
            <w:r w:rsidRPr="00360A68">
              <w:t xml:space="preserve"> </w:t>
            </w:r>
            <w:r>
              <w:t>5</w:t>
            </w:r>
            <w:r w:rsidRPr="00360A68">
              <w:t>, 2024</w:t>
            </w:r>
          </w:p>
        </w:tc>
      </w:tr>
      <w:tr w:rsidR="00360A68" w:rsidRPr="00E01925" w14:paraId="07399CD7" w14:textId="77777777" w:rsidTr="0011252E">
        <w:trPr>
          <w:trHeight w:val="521"/>
        </w:trPr>
        <w:tc>
          <w:tcPr>
            <w:tcW w:w="2857" w:type="dxa"/>
            <w:gridSpan w:val="2"/>
            <w:shd w:val="clear" w:color="auto" w:fill="FFFFFF"/>
            <w:vAlign w:val="center"/>
          </w:tcPr>
          <w:p w14:paraId="6A930D0A" w14:textId="6741310E" w:rsidR="00360A68" w:rsidRPr="00E01925" w:rsidRDefault="00360A68" w:rsidP="0011252E">
            <w:pPr>
              <w:pStyle w:val="Header"/>
              <w:spacing w:before="120" w:after="120"/>
              <w:rPr>
                <w:bCs w:val="0"/>
              </w:rPr>
            </w:pPr>
            <w:r>
              <w:rPr>
                <w:bCs w:val="0"/>
              </w:rPr>
              <w:t>Action</w:t>
            </w:r>
          </w:p>
        </w:tc>
        <w:tc>
          <w:tcPr>
            <w:tcW w:w="7583" w:type="dxa"/>
            <w:gridSpan w:val="2"/>
            <w:shd w:val="clear" w:color="auto" w:fill="FFFFFF"/>
            <w:vAlign w:val="center"/>
          </w:tcPr>
          <w:p w14:paraId="26683803" w14:textId="5847063C" w:rsidR="00360A68" w:rsidRPr="00360A68" w:rsidDel="00360A68" w:rsidRDefault="00360A68" w:rsidP="00176375">
            <w:pPr>
              <w:pStyle w:val="NormalArial"/>
              <w:spacing w:before="120" w:after="120"/>
            </w:pPr>
            <w:r>
              <w:t>Recommended Approval</w:t>
            </w:r>
          </w:p>
        </w:tc>
      </w:tr>
      <w:tr w:rsidR="00360A68" w:rsidRPr="00E01925" w14:paraId="186BC8FC" w14:textId="77777777" w:rsidTr="0011252E">
        <w:trPr>
          <w:trHeight w:val="629"/>
        </w:trPr>
        <w:tc>
          <w:tcPr>
            <w:tcW w:w="2857" w:type="dxa"/>
            <w:gridSpan w:val="2"/>
            <w:shd w:val="clear" w:color="auto" w:fill="FFFFFF"/>
            <w:vAlign w:val="center"/>
          </w:tcPr>
          <w:p w14:paraId="49194B40" w14:textId="2B326EDC" w:rsidR="00360A68" w:rsidRPr="00360A68" w:rsidRDefault="00360A68" w:rsidP="00360A68">
            <w:pPr>
              <w:pStyle w:val="Header"/>
            </w:pPr>
            <w:r>
              <w:t>Timeline</w:t>
            </w:r>
          </w:p>
        </w:tc>
        <w:tc>
          <w:tcPr>
            <w:tcW w:w="7583" w:type="dxa"/>
            <w:gridSpan w:val="2"/>
            <w:shd w:val="clear" w:color="auto" w:fill="FFFFFF"/>
            <w:vAlign w:val="center"/>
          </w:tcPr>
          <w:p w14:paraId="3FA42D54" w14:textId="157D5FA0" w:rsidR="00360A68" w:rsidRPr="00360A68" w:rsidRDefault="00360A68" w:rsidP="00F44236">
            <w:pPr>
              <w:pStyle w:val="Header"/>
              <w:rPr>
                <w:b w:val="0"/>
              </w:rPr>
            </w:pPr>
            <w:r w:rsidRPr="00360A68">
              <w:rPr>
                <w:b w:val="0"/>
              </w:rPr>
              <w:t>Normal</w:t>
            </w:r>
          </w:p>
        </w:tc>
      </w:tr>
      <w:tr w:rsidR="00360A68" w:rsidRPr="00E01925" w14:paraId="72DE2601" w14:textId="77777777" w:rsidTr="00360A68">
        <w:trPr>
          <w:trHeight w:val="701"/>
        </w:trPr>
        <w:tc>
          <w:tcPr>
            <w:tcW w:w="2857" w:type="dxa"/>
            <w:gridSpan w:val="2"/>
            <w:shd w:val="clear" w:color="auto" w:fill="FFFFFF"/>
            <w:vAlign w:val="center"/>
          </w:tcPr>
          <w:p w14:paraId="370CF19D" w14:textId="568C124D" w:rsidR="00360A68" w:rsidDel="00360A68" w:rsidRDefault="00360A68" w:rsidP="0011252E">
            <w:pPr>
              <w:pStyle w:val="Header"/>
              <w:spacing w:before="120" w:after="120"/>
            </w:pPr>
            <w:r>
              <w:t>Proposed Effective Date</w:t>
            </w:r>
          </w:p>
        </w:tc>
        <w:tc>
          <w:tcPr>
            <w:tcW w:w="7583" w:type="dxa"/>
            <w:gridSpan w:val="2"/>
            <w:shd w:val="clear" w:color="auto" w:fill="FFFFFF"/>
            <w:vAlign w:val="center"/>
          </w:tcPr>
          <w:p w14:paraId="069DE81C" w14:textId="451ADB48" w:rsidR="00360A68" w:rsidRPr="00360A68" w:rsidRDefault="00360A68" w:rsidP="00F44236">
            <w:pPr>
              <w:pStyle w:val="Header"/>
              <w:rPr>
                <w:b w:val="0"/>
              </w:rPr>
            </w:pPr>
            <w:r>
              <w:rPr>
                <w:b w:val="0"/>
              </w:rPr>
              <w:t>To be determined</w:t>
            </w:r>
          </w:p>
        </w:tc>
      </w:tr>
      <w:tr w:rsidR="00360A68" w:rsidRPr="00E01925" w14:paraId="32AD36F8" w14:textId="77777777" w:rsidTr="00360A68">
        <w:trPr>
          <w:trHeight w:val="701"/>
        </w:trPr>
        <w:tc>
          <w:tcPr>
            <w:tcW w:w="2857" w:type="dxa"/>
            <w:gridSpan w:val="2"/>
            <w:shd w:val="clear" w:color="auto" w:fill="FFFFFF"/>
            <w:vAlign w:val="center"/>
          </w:tcPr>
          <w:p w14:paraId="3F97DB29" w14:textId="7EBCD2DD" w:rsidR="00360A68" w:rsidDel="00360A68" w:rsidRDefault="00360A68" w:rsidP="0011252E">
            <w:pPr>
              <w:pStyle w:val="Header"/>
              <w:spacing w:before="120" w:after="120"/>
            </w:pPr>
            <w:r>
              <w:t>Priority and Rank Assigned</w:t>
            </w:r>
          </w:p>
        </w:tc>
        <w:tc>
          <w:tcPr>
            <w:tcW w:w="7583" w:type="dxa"/>
            <w:gridSpan w:val="2"/>
            <w:shd w:val="clear" w:color="auto" w:fill="FFFFFF"/>
            <w:vAlign w:val="center"/>
          </w:tcPr>
          <w:p w14:paraId="3FBF8DBC" w14:textId="1C2D6797" w:rsidR="00360A68" w:rsidRPr="00360A68" w:rsidRDefault="00360A68" w:rsidP="00F44236">
            <w:pPr>
              <w:pStyle w:val="Header"/>
              <w:rPr>
                <w:b w:val="0"/>
              </w:rPr>
            </w:pPr>
            <w:r>
              <w:rPr>
                <w:b w:val="0"/>
              </w:rPr>
              <w:t>To be determined</w:t>
            </w:r>
          </w:p>
        </w:tc>
      </w:tr>
      <w:tr w:rsidR="009D17F0" w14:paraId="117EEC9D" w14:textId="77777777" w:rsidTr="00360A68">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AA0248">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5E28FAB1" w:rsidR="009D17F0" w:rsidRPr="00FB509B" w:rsidRDefault="00DD4CEB" w:rsidP="00F44236">
            <w:pPr>
              <w:pStyle w:val="NormalArial"/>
            </w:pPr>
            <w:r>
              <w:t>25.3</w:t>
            </w:r>
            <w:r w:rsidR="00994AD7">
              <w:t>,</w:t>
            </w:r>
            <w:r w:rsidR="00994AD7" w:rsidRPr="00994AD7">
              <w:t xml:space="preserve"> Market Restart Processes</w:t>
            </w:r>
          </w:p>
        </w:tc>
      </w:tr>
      <w:tr w:rsidR="00C9766A" w14:paraId="112502C0" w14:textId="77777777" w:rsidTr="00360A68">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AA0248">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7235AFD3" w:rsidR="00C9766A" w:rsidRPr="00FB509B" w:rsidRDefault="005641A3" w:rsidP="00176375">
            <w:pPr>
              <w:pStyle w:val="NormalArial"/>
              <w:spacing w:before="120" w:after="120"/>
            </w:pPr>
            <w:r>
              <w:t>None</w:t>
            </w:r>
          </w:p>
        </w:tc>
      </w:tr>
      <w:tr w:rsidR="009D17F0" w14:paraId="37367474" w14:textId="77777777" w:rsidTr="00360A68">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00593799" w:rsidR="009D17F0" w:rsidRPr="00FB509B" w:rsidRDefault="00DD4CEB" w:rsidP="00176375">
            <w:pPr>
              <w:pStyle w:val="NormalArial"/>
              <w:spacing w:before="120" w:after="120"/>
            </w:pPr>
            <w:r>
              <w:t xml:space="preserve">This </w:t>
            </w:r>
            <w:r w:rsidR="00D356BC" w:rsidRPr="00D356BC">
              <w:t>Nodal Protocol Revision Request (NPRR)</w:t>
            </w:r>
            <w:r>
              <w:t xml:space="preserve"> </w:t>
            </w:r>
            <w:r w:rsidR="00D356BC">
              <w:t>modifies</w:t>
            </w:r>
            <w:r>
              <w:t xml:space="preserve"> the M</w:t>
            </w:r>
            <w:r w:rsidR="005641A3">
              <w:t xml:space="preserve">arket </w:t>
            </w:r>
            <w:r>
              <w:t>R</w:t>
            </w:r>
            <w:r w:rsidR="005641A3">
              <w:t>estart process</w:t>
            </w:r>
            <w:r>
              <w:t>.</w:t>
            </w:r>
            <w:r w:rsidR="005641A3">
              <w:t xml:space="preserve"> </w:t>
            </w:r>
            <w:r w:rsidR="00AA0248">
              <w:t xml:space="preserve"> </w:t>
            </w:r>
            <w:r>
              <w:t>The p</w:t>
            </w:r>
            <w:r w:rsidR="005641A3">
              <w:t>roposed process require</w:t>
            </w:r>
            <w:r w:rsidR="00D01DFE">
              <w:t>s</w:t>
            </w:r>
            <w:r w:rsidR="005641A3">
              <w:t xml:space="preserve"> </w:t>
            </w:r>
            <w:r w:rsidR="00D356BC">
              <w:t>Technical Advisory Committee (</w:t>
            </w:r>
            <w:r w:rsidR="005641A3">
              <w:t>TAC</w:t>
            </w:r>
            <w:r w:rsidR="00D356BC">
              <w:t>)</w:t>
            </w:r>
            <w:r w:rsidR="005641A3">
              <w:t xml:space="preserve"> and </w:t>
            </w:r>
            <w:r w:rsidR="00D356BC">
              <w:t>ERCOT B</w:t>
            </w:r>
            <w:r w:rsidR="005641A3">
              <w:t>oard approval</w:t>
            </w:r>
            <w:r>
              <w:t>,</w:t>
            </w:r>
            <w:r w:rsidR="005641A3">
              <w:t xml:space="preserve"> with </w:t>
            </w:r>
            <w:r w:rsidR="00D01DFE">
              <w:t xml:space="preserve">an </w:t>
            </w:r>
            <w:r w:rsidR="005641A3">
              <w:t xml:space="preserve">alternative mechanism to </w:t>
            </w:r>
            <w:r w:rsidR="00D356BC">
              <w:t>ERCOT B</w:t>
            </w:r>
            <w:r w:rsidR="005641A3">
              <w:t>oard approval where circumstances require it</w:t>
            </w:r>
            <w:r>
              <w:t>.</w:t>
            </w:r>
          </w:p>
        </w:tc>
      </w:tr>
      <w:tr w:rsidR="009D17F0" w14:paraId="7C0519CA" w14:textId="77777777" w:rsidTr="00360A68">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42A85EF1"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123F3AEC"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5BA83B8"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0C71E20F"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6808C9C0"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25A3DEA1"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123934">
        <w:trPr>
          <w:trHeight w:val="518"/>
        </w:trPr>
        <w:tc>
          <w:tcPr>
            <w:tcW w:w="2857"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83" w:type="dxa"/>
            <w:gridSpan w:val="2"/>
            <w:vAlign w:val="center"/>
          </w:tcPr>
          <w:p w14:paraId="313E5647" w14:textId="194A4269" w:rsidR="00625E5D" w:rsidRPr="00625E5D" w:rsidRDefault="00DD4CEB" w:rsidP="00625E5D">
            <w:pPr>
              <w:pStyle w:val="NormalArial"/>
              <w:spacing w:before="120" w:after="120"/>
              <w:rPr>
                <w:iCs/>
                <w:kern w:val="24"/>
              </w:rPr>
            </w:pPr>
            <w:r>
              <w:t xml:space="preserve">The current </w:t>
            </w:r>
            <w:r w:rsidR="00D356BC">
              <w:t>P</w:t>
            </w:r>
            <w:r>
              <w:t>rotocol language is</w:t>
            </w:r>
            <w:r w:rsidR="005641A3">
              <w:t xml:space="preserve"> based on </w:t>
            </w:r>
            <w:r w:rsidR="00D356BC">
              <w:t>the pre-Senate Bill 2</w:t>
            </w:r>
            <w:r>
              <w:t xml:space="preserve"> </w:t>
            </w:r>
            <w:r w:rsidR="00D356BC">
              <w:t>ERCOT B</w:t>
            </w:r>
            <w:r w:rsidR="005641A3">
              <w:t>oard structure that</w:t>
            </w:r>
            <w:r w:rsidR="00D356BC">
              <w:t xml:space="preserve"> included Market Segment representation, which</w:t>
            </w:r>
            <w:r w:rsidR="005641A3">
              <w:t xml:space="preserve"> </w:t>
            </w:r>
            <w:r>
              <w:t>is no longer in place</w:t>
            </w:r>
            <w:r w:rsidR="00D356BC">
              <w:t xml:space="preserve">. </w:t>
            </w:r>
            <w:r w:rsidR="00AA0248">
              <w:t xml:space="preserve"> </w:t>
            </w:r>
            <w:r w:rsidR="00D356BC">
              <w:t>ERCOT Board approval</w:t>
            </w:r>
            <w:r w:rsidR="00D01DFE">
              <w:t>,</w:t>
            </w:r>
            <w:r w:rsidR="00D356BC">
              <w:t xml:space="preserve"> alone</w:t>
            </w:r>
            <w:r w:rsidR="00D01DFE">
              <w:t>,</w:t>
            </w:r>
            <w:r w:rsidR="00D356BC">
              <w:t xml:space="preserve"> no longer signals the market’s readiness for a Market Restart.</w:t>
            </w:r>
            <w:r>
              <w:t xml:space="preserve"> </w:t>
            </w:r>
            <w:r w:rsidR="00AA0248">
              <w:t xml:space="preserve"> </w:t>
            </w:r>
            <w:r w:rsidR="00D356BC">
              <w:t>A</w:t>
            </w:r>
            <w:r>
              <w:t xml:space="preserve"> </w:t>
            </w:r>
            <w:r w:rsidR="005641A3">
              <w:t xml:space="preserve">new mechanism is needed to ensure market readiness prior </w:t>
            </w:r>
            <w:r>
              <w:t>to a Market Restart</w:t>
            </w:r>
            <w:r w:rsidR="005641A3">
              <w:t xml:space="preserve">. </w:t>
            </w:r>
            <w:r w:rsidR="00AA0248">
              <w:t xml:space="preserve"> </w:t>
            </w:r>
            <w:r w:rsidR="005641A3">
              <w:t xml:space="preserve">This benefits the market by ensuring </w:t>
            </w:r>
            <w:r w:rsidR="00D356BC">
              <w:t>M</w:t>
            </w:r>
            <w:r>
              <w:t xml:space="preserve">arket </w:t>
            </w:r>
            <w:r w:rsidR="00D356BC">
              <w:t>P</w:t>
            </w:r>
            <w:r>
              <w:t>articipants</w:t>
            </w:r>
            <w:r w:rsidR="00D356BC">
              <w:t>, in addition to the ERCOT Board,</w:t>
            </w:r>
            <w:r w:rsidR="005641A3">
              <w:t xml:space="preserve"> are involved in making the decision on readiness</w:t>
            </w:r>
            <w:r>
              <w:t xml:space="preserve"> for Market Restart</w:t>
            </w:r>
            <w:r w:rsidR="005641A3">
              <w:t>.</w:t>
            </w:r>
          </w:p>
        </w:tc>
      </w:tr>
      <w:tr w:rsidR="00123934" w14:paraId="6CF42086" w14:textId="77777777" w:rsidTr="00123934">
        <w:trPr>
          <w:trHeight w:val="518"/>
        </w:trPr>
        <w:tc>
          <w:tcPr>
            <w:tcW w:w="2857" w:type="dxa"/>
            <w:gridSpan w:val="2"/>
            <w:shd w:val="clear" w:color="auto" w:fill="FFFFFF"/>
            <w:vAlign w:val="center"/>
          </w:tcPr>
          <w:p w14:paraId="112B4AF3" w14:textId="7F75CF0C" w:rsidR="00123934" w:rsidRDefault="00123934" w:rsidP="00F44236">
            <w:pPr>
              <w:pStyle w:val="Header"/>
            </w:pPr>
            <w:r>
              <w:t>PRS Decision</w:t>
            </w:r>
          </w:p>
        </w:tc>
        <w:tc>
          <w:tcPr>
            <w:tcW w:w="7583" w:type="dxa"/>
            <w:gridSpan w:val="2"/>
            <w:vAlign w:val="center"/>
          </w:tcPr>
          <w:p w14:paraId="44E6FFE7" w14:textId="55C18455" w:rsidR="00123934" w:rsidRDefault="00123934" w:rsidP="00625E5D">
            <w:pPr>
              <w:pStyle w:val="NormalArial"/>
              <w:spacing w:before="120" w:after="120"/>
            </w:pPr>
            <w:r>
              <w:t>On 4/5/24, PRS voted unanimously to recommend approval of NPRR1220 as submitted.  All Market Segments participated in the vote.</w:t>
            </w:r>
          </w:p>
        </w:tc>
      </w:tr>
      <w:tr w:rsidR="00123934" w14:paraId="29300C7F" w14:textId="77777777" w:rsidTr="00360A68">
        <w:trPr>
          <w:trHeight w:val="518"/>
        </w:trPr>
        <w:tc>
          <w:tcPr>
            <w:tcW w:w="2857" w:type="dxa"/>
            <w:gridSpan w:val="2"/>
            <w:tcBorders>
              <w:bottom w:val="single" w:sz="4" w:space="0" w:color="auto"/>
            </w:tcBorders>
            <w:shd w:val="clear" w:color="auto" w:fill="FFFFFF"/>
            <w:vAlign w:val="center"/>
          </w:tcPr>
          <w:p w14:paraId="4FB650F2" w14:textId="20E61497" w:rsidR="00123934" w:rsidRDefault="00123934" w:rsidP="0011252E">
            <w:pPr>
              <w:pStyle w:val="Header"/>
              <w:spacing w:before="120" w:after="120"/>
            </w:pPr>
            <w:r>
              <w:t>Summary of PRS Discussion</w:t>
            </w:r>
          </w:p>
        </w:tc>
        <w:tc>
          <w:tcPr>
            <w:tcW w:w="7583" w:type="dxa"/>
            <w:gridSpan w:val="2"/>
            <w:tcBorders>
              <w:bottom w:val="single" w:sz="4" w:space="0" w:color="auto"/>
            </w:tcBorders>
            <w:vAlign w:val="center"/>
          </w:tcPr>
          <w:p w14:paraId="204C4642" w14:textId="391E4EF9" w:rsidR="00123934" w:rsidRDefault="00123934" w:rsidP="00625E5D">
            <w:pPr>
              <w:pStyle w:val="NormalArial"/>
              <w:spacing w:before="120" w:after="120"/>
            </w:pPr>
            <w:r>
              <w:t xml:space="preserve">On 4/5/24, PRS reviewed NPRR1220.  </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67C4" w:rsidRPr="00895AB9" w14:paraId="0BC882B3" w14:textId="77777777" w:rsidTr="000C0D46">
        <w:trPr>
          <w:trHeight w:val="432"/>
        </w:trPr>
        <w:tc>
          <w:tcPr>
            <w:tcW w:w="10440" w:type="dxa"/>
            <w:gridSpan w:val="2"/>
            <w:shd w:val="clear" w:color="auto" w:fill="FFFFFF"/>
            <w:vAlign w:val="center"/>
          </w:tcPr>
          <w:p w14:paraId="018CA5FD" w14:textId="77777777" w:rsidR="006C67C4" w:rsidRPr="00895AB9" w:rsidRDefault="006C67C4" w:rsidP="000C0D46">
            <w:pPr>
              <w:pStyle w:val="NormalArial"/>
              <w:ind w:hanging="2"/>
              <w:jc w:val="center"/>
              <w:rPr>
                <w:b/>
              </w:rPr>
            </w:pPr>
            <w:r>
              <w:rPr>
                <w:b/>
              </w:rPr>
              <w:t>Opinions</w:t>
            </w:r>
          </w:p>
        </w:tc>
      </w:tr>
      <w:tr w:rsidR="006C67C4" w:rsidRPr="00550B01" w14:paraId="3F26B80D" w14:textId="77777777" w:rsidTr="000C0D46">
        <w:trPr>
          <w:trHeight w:val="432"/>
        </w:trPr>
        <w:tc>
          <w:tcPr>
            <w:tcW w:w="2880" w:type="dxa"/>
            <w:shd w:val="clear" w:color="auto" w:fill="FFFFFF"/>
            <w:vAlign w:val="center"/>
          </w:tcPr>
          <w:p w14:paraId="264AD1D1" w14:textId="77777777" w:rsidR="006C67C4" w:rsidRPr="00F6614D" w:rsidRDefault="006C67C4" w:rsidP="000C0D46">
            <w:pPr>
              <w:pStyle w:val="Header"/>
              <w:ind w:hanging="2"/>
            </w:pPr>
            <w:r w:rsidRPr="00F6614D">
              <w:t>Credit Review</w:t>
            </w:r>
          </w:p>
        </w:tc>
        <w:tc>
          <w:tcPr>
            <w:tcW w:w="7560" w:type="dxa"/>
            <w:vAlign w:val="center"/>
          </w:tcPr>
          <w:p w14:paraId="1F5FF42A" w14:textId="77777777" w:rsidR="006C67C4" w:rsidRPr="00550B01" w:rsidRDefault="006C67C4" w:rsidP="000C0D46">
            <w:pPr>
              <w:pStyle w:val="NormalArial"/>
              <w:spacing w:before="120" w:after="120"/>
              <w:ind w:hanging="2"/>
            </w:pPr>
            <w:r w:rsidRPr="00550B01">
              <w:t>To be determined</w:t>
            </w:r>
          </w:p>
        </w:tc>
      </w:tr>
      <w:tr w:rsidR="006C67C4" w:rsidRPr="00F6614D" w14:paraId="1C55DAE6" w14:textId="77777777" w:rsidTr="000C0D46">
        <w:trPr>
          <w:trHeight w:val="432"/>
        </w:trPr>
        <w:tc>
          <w:tcPr>
            <w:tcW w:w="2880" w:type="dxa"/>
            <w:shd w:val="clear" w:color="auto" w:fill="FFFFFF"/>
            <w:vAlign w:val="center"/>
          </w:tcPr>
          <w:p w14:paraId="4B6FA32D" w14:textId="77777777" w:rsidR="006C67C4" w:rsidRPr="00F6614D" w:rsidRDefault="006C67C4" w:rsidP="000C0D46">
            <w:pPr>
              <w:pStyle w:val="Header"/>
              <w:spacing w:before="120" w:after="120"/>
              <w:ind w:hanging="2"/>
            </w:pPr>
            <w:r>
              <w:t xml:space="preserve">Independent Market Monitor </w:t>
            </w:r>
            <w:r w:rsidRPr="00F6614D">
              <w:t>Opinion</w:t>
            </w:r>
          </w:p>
        </w:tc>
        <w:tc>
          <w:tcPr>
            <w:tcW w:w="7560" w:type="dxa"/>
            <w:vAlign w:val="center"/>
          </w:tcPr>
          <w:p w14:paraId="14D3CC6B" w14:textId="77777777" w:rsidR="006C67C4" w:rsidRPr="00F6614D" w:rsidRDefault="006C67C4" w:rsidP="000C0D46">
            <w:pPr>
              <w:pStyle w:val="NormalArial"/>
              <w:spacing w:before="120" w:after="120"/>
              <w:ind w:hanging="2"/>
              <w:rPr>
                <w:b/>
                <w:bCs/>
              </w:rPr>
            </w:pPr>
            <w:r w:rsidRPr="00550B01">
              <w:t>To be determined</w:t>
            </w:r>
          </w:p>
        </w:tc>
      </w:tr>
      <w:tr w:rsidR="006C67C4" w:rsidRPr="00F6614D" w14:paraId="625DA43B" w14:textId="77777777" w:rsidTr="000C0D46">
        <w:trPr>
          <w:trHeight w:val="432"/>
        </w:trPr>
        <w:tc>
          <w:tcPr>
            <w:tcW w:w="2880" w:type="dxa"/>
            <w:shd w:val="clear" w:color="auto" w:fill="FFFFFF"/>
            <w:vAlign w:val="center"/>
          </w:tcPr>
          <w:p w14:paraId="24BB5B9C" w14:textId="77777777" w:rsidR="006C67C4" w:rsidRPr="00F6614D" w:rsidRDefault="006C67C4" w:rsidP="000C0D46">
            <w:pPr>
              <w:pStyle w:val="Header"/>
              <w:ind w:hanging="2"/>
            </w:pPr>
            <w:r w:rsidRPr="00F6614D">
              <w:t>ERCOT Opinion</w:t>
            </w:r>
          </w:p>
        </w:tc>
        <w:tc>
          <w:tcPr>
            <w:tcW w:w="7560" w:type="dxa"/>
            <w:vAlign w:val="center"/>
          </w:tcPr>
          <w:p w14:paraId="42B63009" w14:textId="77777777" w:rsidR="006C67C4" w:rsidRPr="00F6614D" w:rsidRDefault="006C67C4" w:rsidP="000C0D46">
            <w:pPr>
              <w:pStyle w:val="NormalArial"/>
              <w:spacing w:before="120" w:after="120"/>
              <w:ind w:hanging="2"/>
              <w:rPr>
                <w:b/>
                <w:bCs/>
              </w:rPr>
            </w:pPr>
            <w:r w:rsidRPr="00550B01">
              <w:t>To be determined</w:t>
            </w:r>
          </w:p>
        </w:tc>
      </w:tr>
      <w:tr w:rsidR="006C67C4" w:rsidRPr="00F6614D" w14:paraId="5AFBFE30" w14:textId="77777777" w:rsidTr="000C0D46">
        <w:trPr>
          <w:trHeight w:val="432"/>
        </w:trPr>
        <w:tc>
          <w:tcPr>
            <w:tcW w:w="2880" w:type="dxa"/>
            <w:shd w:val="clear" w:color="auto" w:fill="FFFFFF"/>
            <w:vAlign w:val="center"/>
          </w:tcPr>
          <w:p w14:paraId="3D7258E8" w14:textId="77777777" w:rsidR="006C67C4" w:rsidRPr="00F6614D" w:rsidRDefault="006C67C4" w:rsidP="000C0D46">
            <w:pPr>
              <w:pStyle w:val="Header"/>
              <w:spacing w:before="120" w:after="120"/>
              <w:ind w:hanging="2"/>
            </w:pPr>
            <w:r w:rsidRPr="00F6614D">
              <w:t>ERCOT Market Impact Statement</w:t>
            </w:r>
          </w:p>
        </w:tc>
        <w:tc>
          <w:tcPr>
            <w:tcW w:w="7560" w:type="dxa"/>
            <w:vAlign w:val="center"/>
          </w:tcPr>
          <w:p w14:paraId="66C97E37" w14:textId="77777777" w:rsidR="006C67C4" w:rsidRPr="00F6614D" w:rsidRDefault="006C67C4" w:rsidP="000C0D46">
            <w:pPr>
              <w:pStyle w:val="NormalArial"/>
              <w:spacing w:before="120" w:after="120"/>
              <w:ind w:hanging="2"/>
              <w:rPr>
                <w:b/>
                <w:bCs/>
              </w:rPr>
            </w:pPr>
            <w:r w:rsidRPr="00550B01">
              <w:t>To be determined</w:t>
            </w:r>
          </w:p>
        </w:tc>
      </w:tr>
    </w:tbl>
    <w:p w14:paraId="00D9A179" w14:textId="77777777" w:rsidR="006C67C4" w:rsidRPr="00D85807" w:rsidRDefault="006C67C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2BDEFC45" w:rsidR="005641A3" w:rsidRPr="005641A3" w:rsidRDefault="009A3772" w:rsidP="005641A3">
            <w:pPr>
              <w:pStyle w:val="Header"/>
              <w:jc w:val="cente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FD1EF2B" w:rsidR="009A3772" w:rsidRDefault="005641A3">
            <w:pPr>
              <w:pStyle w:val="NormalArial"/>
            </w:pPr>
            <w:r>
              <w:t>Jonathan Levine; Anna Berlin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FBACF64" w:rsidR="009A3772" w:rsidRDefault="0049481B">
            <w:pPr>
              <w:pStyle w:val="NormalArial"/>
            </w:pPr>
            <w:hyperlink r:id="rId20" w:history="1">
              <w:r w:rsidR="00DD4CEB" w:rsidRPr="00423A4A">
                <w:rPr>
                  <w:rStyle w:val="Hyperlink"/>
                </w:rPr>
                <w:t>jonathan.levine@ercot.com</w:t>
              </w:r>
            </w:hyperlink>
            <w:r w:rsidR="00DD4CEB">
              <w:t xml:space="preserve">; </w:t>
            </w:r>
            <w:hyperlink r:id="rId21" w:history="1">
              <w:r w:rsidR="00DD4CEB" w:rsidRPr="00423A4A">
                <w:rPr>
                  <w:rStyle w:val="Hyperlink"/>
                </w:rPr>
                <w:t>anna.berlin@ercot.com</w:t>
              </w:r>
            </w:hyperlink>
            <w:r w:rsidR="00DD4CEB">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C40C4CF" w:rsidR="009A3772" w:rsidRDefault="00DD4CE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8EBD185" w:rsidR="009A3772" w:rsidRDefault="00DD4CEB">
            <w:pPr>
              <w:pStyle w:val="NormalArial"/>
            </w:pPr>
            <w:r>
              <w:t>(512) 225-7017</w:t>
            </w:r>
            <w:r w:rsidR="00336EF3">
              <w:t>; (512) 225-7065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32AE59A" w:rsidR="009A3772" w:rsidRDefault="005641A3">
            <w:pPr>
              <w:pStyle w:val="NormalArial"/>
            </w:pPr>
            <w:r>
              <w:t>N</w:t>
            </w:r>
            <w:r w:rsidR="006C67C4">
              <w:t>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5F11E0" w:rsidRPr="00D56D61" w14:paraId="10A3A547" w14:textId="77777777" w:rsidTr="00D176CF">
        <w:trPr>
          <w:cantSplit/>
          <w:trHeight w:val="432"/>
        </w:trPr>
        <w:tc>
          <w:tcPr>
            <w:tcW w:w="2880" w:type="dxa"/>
            <w:vAlign w:val="center"/>
          </w:tcPr>
          <w:p w14:paraId="7884BA3B" w14:textId="77777777" w:rsidR="005F11E0" w:rsidRPr="007C199B" w:rsidRDefault="005F11E0" w:rsidP="005F11E0">
            <w:pPr>
              <w:pStyle w:val="NormalArial"/>
              <w:rPr>
                <w:b/>
              </w:rPr>
            </w:pPr>
            <w:r w:rsidRPr="007C199B">
              <w:rPr>
                <w:b/>
              </w:rPr>
              <w:t>Name</w:t>
            </w:r>
          </w:p>
        </w:tc>
        <w:tc>
          <w:tcPr>
            <w:tcW w:w="7560" w:type="dxa"/>
            <w:vAlign w:val="center"/>
          </w:tcPr>
          <w:p w14:paraId="16E95662" w14:textId="1508823E" w:rsidR="005F11E0" w:rsidRPr="00D56D61" w:rsidRDefault="005F11E0" w:rsidP="005F11E0">
            <w:pPr>
              <w:pStyle w:val="NormalArial"/>
            </w:pPr>
            <w:r>
              <w:t>Jordan Troublefield</w:t>
            </w:r>
          </w:p>
        </w:tc>
      </w:tr>
      <w:tr w:rsidR="005F11E0" w:rsidRPr="00D56D61" w14:paraId="6B648C6B" w14:textId="77777777" w:rsidTr="00D176CF">
        <w:trPr>
          <w:cantSplit/>
          <w:trHeight w:val="432"/>
        </w:trPr>
        <w:tc>
          <w:tcPr>
            <w:tcW w:w="2880" w:type="dxa"/>
            <w:vAlign w:val="center"/>
          </w:tcPr>
          <w:p w14:paraId="710846B1" w14:textId="77777777" w:rsidR="005F11E0" w:rsidRPr="007C199B" w:rsidRDefault="005F11E0" w:rsidP="005F11E0">
            <w:pPr>
              <w:pStyle w:val="NormalArial"/>
              <w:rPr>
                <w:b/>
              </w:rPr>
            </w:pPr>
            <w:r w:rsidRPr="007C199B">
              <w:rPr>
                <w:b/>
              </w:rPr>
              <w:lastRenderedPageBreak/>
              <w:t>E-Mail Address</w:t>
            </w:r>
          </w:p>
        </w:tc>
        <w:tc>
          <w:tcPr>
            <w:tcW w:w="7560" w:type="dxa"/>
            <w:vAlign w:val="center"/>
          </w:tcPr>
          <w:p w14:paraId="658CF374" w14:textId="02794497" w:rsidR="005F11E0" w:rsidRPr="00D56D61" w:rsidRDefault="0049481B" w:rsidP="005F11E0">
            <w:pPr>
              <w:pStyle w:val="NormalArial"/>
            </w:pPr>
            <w:hyperlink r:id="rId22" w:history="1">
              <w:r w:rsidR="005F11E0" w:rsidRPr="00714741">
                <w:rPr>
                  <w:rStyle w:val="Hyperlink"/>
                </w:rPr>
                <w:t>jordan.troublefield@ercot.com</w:t>
              </w:r>
            </w:hyperlink>
          </w:p>
        </w:tc>
      </w:tr>
      <w:tr w:rsidR="005F11E0" w:rsidRPr="005370B5" w14:paraId="4DE85C0D" w14:textId="77777777" w:rsidTr="00D176CF">
        <w:trPr>
          <w:cantSplit/>
          <w:trHeight w:val="432"/>
        </w:trPr>
        <w:tc>
          <w:tcPr>
            <w:tcW w:w="2880" w:type="dxa"/>
            <w:vAlign w:val="center"/>
          </w:tcPr>
          <w:p w14:paraId="0B6BD890" w14:textId="77777777" w:rsidR="005F11E0" w:rsidRPr="007C199B" w:rsidRDefault="005F11E0" w:rsidP="005F11E0">
            <w:pPr>
              <w:pStyle w:val="NormalArial"/>
              <w:rPr>
                <w:b/>
              </w:rPr>
            </w:pPr>
            <w:r w:rsidRPr="007C199B">
              <w:rPr>
                <w:b/>
              </w:rPr>
              <w:t>Phone Number</w:t>
            </w:r>
          </w:p>
        </w:tc>
        <w:tc>
          <w:tcPr>
            <w:tcW w:w="7560" w:type="dxa"/>
            <w:vAlign w:val="center"/>
          </w:tcPr>
          <w:p w14:paraId="435FD12C" w14:textId="3C9ECA09" w:rsidR="005F11E0" w:rsidRDefault="005F11E0" w:rsidP="005F11E0">
            <w:pPr>
              <w:pStyle w:val="NormalArial"/>
            </w:pPr>
            <w:r>
              <w:t>(</w:t>
            </w:r>
            <w:r w:rsidRPr="007927CE">
              <w:t>512</w:t>
            </w:r>
            <w:r>
              <w:t xml:space="preserve">) </w:t>
            </w:r>
            <w:r w:rsidRPr="007927CE">
              <w:t>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C67C4" w14:paraId="750C30D4" w14:textId="77777777" w:rsidTr="000C0D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62D183" w14:textId="77777777" w:rsidR="006C67C4" w:rsidRDefault="006C67C4" w:rsidP="000C0D46">
            <w:pPr>
              <w:pStyle w:val="NormalArial"/>
              <w:ind w:hanging="2"/>
              <w:jc w:val="center"/>
              <w:rPr>
                <w:b/>
              </w:rPr>
            </w:pPr>
            <w:r>
              <w:rPr>
                <w:b/>
              </w:rPr>
              <w:t>Comments Received</w:t>
            </w:r>
          </w:p>
        </w:tc>
      </w:tr>
      <w:tr w:rsidR="006C67C4" w14:paraId="7C7ABF5E" w14:textId="77777777" w:rsidTr="000C0D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BA3597" w14:textId="77777777" w:rsidR="006C67C4" w:rsidRDefault="006C67C4" w:rsidP="000C0D4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A6D65E" w14:textId="77777777" w:rsidR="006C67C4" w:rsidRDefault="006C67C4" w:rsidP="000C0D46">
            <w:pPr>
              <w:pStyle w:val="NormalArial"/>
              <w:ind w:hanging="2"/>
              <w:rPr>
                <w:b/>
              </w:rPr>
            </w:pPr>
            <w:r>
              <w:rPr>
                <w:b/>
              </w:rPr>
              <w:t>Comment Summary</w:t>
            </w:r>
          </w:p>
        </w:tc>
      </w:tr>
      <w:tr w:rsidR="006C67C4" w14:paraId="5D35B853" w14:textId="77777777" w:rsidTr="000C0D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0C7695" w14:textId="5CA3B9C2" w:rsidR="006C67C4" w:rsidRDefault="006C67C4" w:rsidP="000C0D4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52DE84D" w14:textId="60C72338" w:rsidR="006C67C4" w:rsidRDefault="006C67C4" w:rsidP="000C0D46">
            <w:pPr>
              <w:pStyle w:val="NormalArial"/>
              <w:spacing w:before="120" w:after="120"/>
            </w:pPr>
          </w:p>
        </w:tc>
      </w:tr>
    </w:tbl>
    <w:p w14:paraId="0601F20F" w14:textId="77777777" w:rsidR="006C67C4" w:rsidRDefault="006C67C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67C4" w14:paraId="418661BD" w14:textId="77777777" w:rsidTr="000C0D46">
        <w:trPr>
          <w:trHeight w:val="350"/>
        </w:trPr>
        <w:tc>
          <w:tcPr>
            <w:tcW w:w="10440" w:type="dxa"/>
            <w:tcBorders>
              <w:bottom w:val="single" w:sz="4" w:space="0" w:color="auto"/>
            </w:tcBorders>
            <w:shd w:val="clear" w:color="auto" w:fill="FFFFFF"/>
            <w:vAlign w:val="center"/>
          </w:tcPr>
          <w:p w14:paraId="36038EB4" w14:textId="77777777" w:rsidR="006C67C4" w:rsidRDefault="006C67C4" w:rsidP="000C0D46">
            <w:pPr>
              <w:pStyle w:val="Header"/>
              <w:jc w:val="center"/>
            </w:pPr>
            <w:r>
              <w:t>Market Rules Notes</w:t>
            </w:r>
          </w:p>
        </w:tc>
      </w:tr>
    </w:tbl>
    <w:p w14:paraId="54043D18" w14:textId="36F12A9E" w:rsidR="006C67C4" w:rsidRPr="00D56D61" w:rsidRDefault="006C67C4" w:rsidP="00A5316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2AA03E52" w14:textId="77777777" w:rsidR="00336EF3" w:rsidRPr="0086627E" w:rsidRDefault="00336EF3" w:rsidP="00336EF3">
      <w:pPr>
        <w:keepNext/>
        <w:tabs>
          <w:tab w:val="left" w:pos="900"/>
        </w:tabs>
        <w:spacing w:before="240" w:after="240"/>
        <w:outlineLvl w:val="1"/>
        <w:rPr>
          <w:b/>
        </w:rPr>
      </w:pPr>
      <w:bookmarkStart w:id="2" w:name="_Toc181488"/>
      <w:bookmarkStart w:id="3" w:name="_Toc181586"/>
      <w:r w:rsidRPr="0086627E">
        <w:rPr>
          <w:b/>
        </w:rPr>
        <w:t>25.3</w:t>
      </w:r>
      <w:r w:rsidRPr="0086627E">
        <w:rPr>
          <w:b/>
        </w:rPr>
        <w:tab/>
        <w:t>Market Restart Processes</w:t>
      </w:r>
      <w:bookmarkEnd w:id="2"/>
      <w:bookmarkEnd w:id="3"/>
    </w:p>
    <w:p w14:paraId="6083A1AF" w14:textId="77777777" w:rsidR="00336EF3" w:rsidRPr="0086627E" w:rsidRDefault="00336EF3" w:rsidP="00336EF3">
      <w:pPr>
        <w:spacing w:after="240"/>
        <w:ind w:left="720" w:hanging="720"/>
      </w:pPr>
      <w:r w:rsidRPr="0086627E">
        <w:t>(1)</w:t>
      </w:r>
      <w:r w:rsidRPr="0086627E">
        <w:tab/>
        <w:t>Specific Market Restart processes may be modified depending on the nature of the triggering event.</w:t>
      </w:r>
    </w:p>
    <w:p w14:paraId="34DEA4DF" w14:textId="77777777" w:rsidR="00336EF3" w:rsidRPr="0086627E" w:rsidRDefault="00336EF3" w:rsidP="00336EF3">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5C67C0DF" w14:textId="77777777" w:rsidR="00336EF3" w:rsidRPr="0086627E" w:rsidRDefault="00336EF3" w:rsidP="00336EF3">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135F1E41" w14:textId="77777777" w:rsidR="00336EF3" w:rsidRPr="0086627E" w:rsidRDefault="00336EF3" w:rsidP="00336EF3">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43186507" w14:textId="77777777" w:rsidR="00336EF3" w:rsidRPr="0086627E" w:rsidRDefault="00336EF3" w:rsidP="00336EF3">
      <w:pPr>
        <w:tabs>
          <w:tab w:val="left" w:pos="2160"/>
        </w:tabs>
        <w:spacing w:after="240"/>
        <w:ind w:left="2160" w:hanging="720"/>
        <w:rPr>
          <w:iCs/>
        </w:rPr>
      </w:pPr>
      <w:r w:rsidRPr="0086627E">
        <w:rPr>
          <w:iCs/>
        </w:rPr>
        <w:t>(i)</w:t>
      </w:r>
      <w:r w:rsidRPr="0086627E">
        <w:rPr>
          <w:iCs/>
        </w:rPr>
        <w:tab/>
        <w:t>The Energy Management System (EMS);</w:t>
      </w:r>
    </w:p>
    <w:p w14:paraId="19E886FA" w14:textId="77777777" w:rsidR="00336EF3" w:rsidRPr="0086627E" w:rsidRDefault="00336EF3" w:rsidP="00336EF3">
      <w:pPr>
        <w:tabs>
          <w:tab w:val="left" w:pos="2160"/>
        </w:tabs>
        <w:spacing w:after="240"/>
        <w:ind w:left="2160" w:hanging="720"/>
        <w:rPr>
          <w:iCs/>
        </w:rPr>
      </w:pPr>
      <w:r w:rsidRPr="0086627E">
        <w:rPr>
          <w:iCs/>
        </w:rPr>
        <w:t>(ii)</w:t>
      </w:r>
      <w:r w:rsidRPr="0086627E">
        <w:rPr>
          <w:iCs/>
        </w:rPr>
        <w:tab/>
        <w:t>The Market Management System (MMS);</w:t>
      </w:r>
    </w:p>
    <w:p w14:paraId="088ED899" w14:textId="77777777" w:rsidR="00336EF3" w:rsidRPr="0086627E" w:rsidRDefault="00336EF3" w:rsidP="00336EF3">
      <w:pPr>
        <w:tabs>
          <w:tab w:val="left" w:pos="2160"/>
        </w:tabs>
        <w:spacing w:after="240"/>
        <w:ind w:left="2160" w:hanging="720"/>
        <w:rPr>
          <w:iCs/>
        </w:rPr>
      </w:pPr>
      <w:r w:rsidRPr="0086627E">
        <w:rPr>
          <w:iCs/>
        </w:rPr>
        <w:t>(iii)</w:t>
      </w:r>
      <w:r w:rsidRPr="0086627E">
        <w:rPr>
          <w:iCs/>
        </w:rPr>
        <w:tab/>
        <w:t>The ERCOT System operating as a single Island as described in the Nodal Operating Guides; and</w:t>
      </w:r>
    </w:p>
    <w:p w14:paraId="6B182CC3" w14:textId="77777777" w:rsidR="00336EF3" w:rsidRPr="0086627E" w:rsidRDefault="00336EF3" w:rsidP="00336EF3">
      <w:pPr>
        <w:tabs>
          <w:tab w:val="left" w:pos="2160"/>
        </w:tabs>
        <w:spacing w:after="240"/>
        <w:ind w:left="2160" w:hanging="720"/>
        <w:rPr>
          <w:iCs/>
        </w:rPr>
      </w:pPr>
      <w:r w:rsidRPr="0086627E">
        <w:rPr>
          <w:iCs/>
        </w:rPr>
        <w:t>(iv)</w:t>
      </w:r>
      <w:r w:rsidRPr="0086627E">
        <w:rPr>
          <w:iCs/>
        </w:rPr>
        <w:tab/>
        <w:t>Electronic communications between ERCOT and Market Participants.</w:t>
      </w:r>
    </w:p>
    <w:p w14:paraId="197A241C" w14:textId="77777777" w:rsidR="00336EF3" w:rsidRPr="0086627E" w:rsidRDefault="00336EF3" w:rsidP="00336EF3">
      <w:pPr>
        <w:spacing w:after="240"/>
        <w:ind w:left="1440" w:hanging="720"/>
        <w:rPr>
          <w:iCs/>
        </w:rPr>
      </w:pPr>
      <w:r w:rsidRPr="0086627E">
        <w:rPr>
          <w:iCs/>
        </w:rPr>
        <w:t>(b)</w:t>
      </w:r>
      <w:r w:rsidRPr="0086627E">
        <w:rPr>
          <w:iCs/>
        </w:rPr>
        <w:tab/>
        <w:t xml:space="preserve">Shall suspend all RTM Settlements and shall settle pursuant to Section 25.5, Market Suspension </w:t>
      </w:r>
      <w:r>
        <w:rPr>
          <w:iCs/>
        </w:rPr>
        <w:t xml:space="preserve">and Market Restart </w:t>
      </w:r>
      <w:r w:rsidRPr="0086627E">
        <w:rPr>
          <w:iCs/>
        </w:rPr>
        <w:t>Settlement;</w:t>
      </w:r>
    </w:p>
    <w:p w14:paraId="7DC815F8" w14:textId="77777777" w:rsidR="00336EF3" w:rsidRPr="0086627E" w:rsidRDefault="00336EF3" w:rsidP="00336EF3">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7FFFB616" w14:textId="77777777" w:rsidR="00336EF3" w:rsidRDefault="00336EF3" w:rsidP="00336EF3">
      <w:pPr>
        <w:tabs>
          <w:tab w:val="left" w:pos="2160"/>
        </w:tabs>
        <w:spacing w:after="240"/>
        <w:ind w:left="1440" w:hanging="720"/>
        <w:rPr>
          <w:iCs/>
        </w:rPr>
      </w:pPr>
      <w:r w:rsidRPr="0086627E">
        <w:rPr>
          <w:iCs/>
        </w:rPr>
        <w:lastRenderedPageBreak/>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0FF978E2" w14:textId="77777777" w:rsidR="00336EF3" w:rsidRPr="0086627E" w:rsidRDefault="00336EF3" w:rsidP="00336EF3">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709F388F" w14:textId="77777777" w:rsidR="00336EF3" w:rsidRPr="0086627E" w:rsidRDefault="00336EF3" w:rsidP="00336EF3">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36EF3" w:rsidRPr="009F4E0B" w14:paraId="2A6513C9" w14:textId="77777777" w:rsidTr="001F33F7">
        <w:tc>
          <w:tcPr>
            <w:tcW w:w="9558" w:type="dxa"/>
            <w:shd w:val="pct12" w:color="auto" w:fill="auto"/>
          </w:tcPr>
          <w:p w14:paraId="2749CA93" w14:textId="77777777" w:rsidR="00336EF3" w:rsidRPr="009F4E0B" w:rsidRDefault="00336EF3" w:rsidP="001F33F7">
            <w:pPr>
              <w:spacing w:before="120" w:after="240"/>
              <w:rPr>
                <w:b/>
                <w:i/>
                <w:iCs/>
              </w:rPr>
            </w:pPr>
            <w:r>
              <w:rPr>
                <w:b/>
                <w:i/>
                <w:iCs/>
              </w:rPr>
              <w:t>[NPRR1013</w:t>
            </w:r>
            <w:r w:rsidRPr="009F4E0B">
              <w:rPr>
                <w:b/>
                <w:i/>
                <w:iCs/>
              </w:rPr>
              <w:t xml:space="preserve">:  Replace </w:t>
            </w:r>
            <w:r>
              <w:rPr>
                <w:b/>
                <w:i/>
                <w:iCs/>
              </w:rPr>
              <w:t>paragraph (4)</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54ED305C" w14:textId="77777777" w:rsidR="00336EF3" w:rsidRPr="006459C0" w:rsidRDefault="00336EF3" w:rsidP="001F33F7">
            <w:pPr>
              <w:spacing w:after="240"/>
              <w:ind w:left="720" w:hanging="720"/>
              <w:rPr>
                <w:iCs/>
              </w:rPr>
            </w:pPr>
            <w:r w:rsidRPr="002855C3">
              <w:rPr>
                <w:iCs/>
              </w:rPr>
              <w:t>(4)</w:t>
            </w:r>
            <w:r w:rsidRPr="002855C3">
              <w:rPr>
                <w:iCs/>
              </w:rPr>
              <w:tab/>
              <w:t>When there are no posted DAM results for the Operating Day, and operational conditions allow, ERCOT shall assign Ancillary Services to Qualified Scheduling Entities (QSEs) based on the amount of capacity that their Resources have or can bring On-Line.</w:t>
            </w:r>
            <w:r>
              <w:rPr>
                <w:iCs/>
              </w:rPr>
              <w:t xml:space="preserve">  This process will remain in place until the RTM is able to award Ancillary Services to Resources.</w:t>
            </w:r>
          </w:p>
        </w:tc>
      </w:tr>
    </w:tbl>
    <w:p w14:paraId="02B4E21C" w14:textId="77777777" w:rsidR="00336EF3" w:rsidRPr="0086627E" w:rsidRDefault="00336EF3" w:rsidP="00336EF3">
      <w:pPr>
        <w:spacing w:before="240" w:after="240"/>
        <w:ind w:left="720" w:hanging="720"/>
        <w:rPr>
          <w:iCs/>
        </w:rPr>
      </w:pPr>
      <w:r w:rsidRPr="0086627E">
        <w:rPr>
          <w:iCs/>
        </w:rPr>
        <w:t>(5)</w:t>
      </w:r>
      <w:r w:rsidRPr="0086627E">
        <w:rPr>
          <w:iCs/>
        </w:rPr>
        <w:tab/>
        <w:t>Following a declaration by ERCOT of a Market Suspension, in effectuating a Market Restart for the DAM, ERCOT shall restart the DAM when the below conditions are satisfied:</w:t>
      </w:r>
    </w:p>
    <w:p w14:paraId="705308B6" w14:textId="77777777" w:rsidR="00336EF3" w:rsidRPr="0086627E" w:rsidRDefault="00336EF3" w:rsidP="00336EF3">
      <w:pPr>
        <w:spacing w:after="240"/>
        <w:ind w:left="1440" w:hanging="720"/>
        <w:rPr>
          <w:iCs/>
        </w:rPr>
      </w:pPr>
      <w:r w:rsidRPr="0086627E">
        <w:rPr>
          <w:iCs/>
        </w:rPr>
        <w:t>(a)</w:t>
      </w:r>
      <w:r w:rsidRPr="0086627E">
        <w:rPr>
          <w:iCs/>
        </w:rPr>
        <w:tab/>
        <w:t xml:space="preserve">The RTM has restarted pursuant to paragraph (3) above; </w:t>
      </w:r>
    </w:p>
    <w:p w14:paraId="3C822555" w14:textId="77777777" w:rsidR="00336EF3" w:rsidRPr="0086627E" w:rsidRDefault="00336EF3" w:rsidP="00336EF3">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7DEF7FB" w14:textId="77777777" w:rsidR="00336EF3" w:rsidRDefault="00336EF3" w:rsidP="00336EF3">
      <w:pPr>
        <w:spacing w:after="240"/>
        <w:ind w:left="1440" w:hanging="720"/>
        <w:rPr>
          <w:iCs/>
        </w:rPr>
      </w:pPr>
      <w:r w:rsidRPr="0086627E">
        <w:rPr>
          <w:iCs/>
        </w:rPr>
        <w:t>(c)</w:t>
      </w:r>
      <w:r w:rsidRPr="0086627E">
        <w:rPr>
          <w:iCs/>
        </w:rPr>
        <w:tab/>
        <w:t>ERCOT is able to receive market submissions to successfully run the DAM</w:t>
      </w:r>
      <w:r>
        <w:rPr>
          <w:iCs/>
        </w:rPr>
        <w:t>; and</w:t>
      </w:r>
    </w:p>
    <w:p w14:paraId="6FDC4AAC" w14:textId="77777777" w:rsidR="00336EF3" w:rsidRDefault="00336EF3" w:rsidP="00336EF3">
      <w:pPr>
        <w:spacing w:after="240"/>
        <w:ind w:left="1440" w:hanging="720"/>
        <w:rPr>
          <w:iCs/>
        </w:rPr>
      </w:pPr>
      <w:r>
        <w:rPr>
          <w:iCs/>
        </w:rPr>
        <w:t>(d)</w:t>
      </w:r>
      <w:r>
        <w:rPr>
          <w:iCs/>
        </w:rPr>
        <w:tab/>
        <w:t>ERCOT has satisfied paragraph (6) below</w:t>
      </w:r>
      <w:bookmarkStart w:id="4" w:name="_Hlk155770394"/>
      <w:ins w:id="5" w:author="ERCOT" w:date="2023-11-22T09:03:00Z">
        <w:r>
          <w:rPr>
            <w:iCs/>
          </w:rPr>
          <w:t xml:space="preserve"> and has issued a Market Notice stating that it has obtained the necessary approvals</w:t>
        </w:r>
      </w:ins>
      <w:bookmarkEnd w:id="4"/>
      <w:r w:rsidRPr="0086627E">
        <w:rPr>
          <w:iCs/>
        </w:rPr>
        <w:t>.</w:t>
      </w:r>
    </w:p>
    <w:p w14:paraId="16669BE9" w14:textId="77777777" w:rsidR="00BD0DDC" w:rsidRPr="00BD0DDC" w:rsidRDefault="00BD0DDC" w:rsidP="00BD0DDC">
      <w:pPr>
        <w:spacing w:after="240"/>
        <w:ind w:left="720" w:hanging="720"/>
        <w:rPr>
          <w:iCs/>
          <w:szCs w:val="20"/>
        </w:rPr>
      </w:pPr>
      <w:bookmarkStart w:id="6" w:name="_Hlk160706492"/>
      <w:r w:rsidRPr="00BD0DDC">
        <w:rPr>
          <w:iCs/>
          <w:szCs w:val="20"/>
        </w:rPr>
        <w:t>(6)</w:t>
      </w:r>
      <w:r w:rsidRPr="00BD0DDC">
        <w:rPr>
          <w:iCs/>
          <w:szCs w:val="20"/>
        </w:rPr>
        <w:tab/>
        <w:t>ERCOT shall not restart the RTM or DAM until:</w:t>
      </w:r>
    </w:p>
    <w:p w14:paraId="7977EE2B" w14:textId="77777777" w:rsidR="00BD0DDC" w:rsidRPr="00BD0DDC" w:rsidRDefault="00BD0DDC" w:rsidP="00BD0DDC">
      <w:pPr>
        <w:spacing w:after="240"/>
        <w:ind w:left="1440" w:hanging="720"/>
        <w:rPr>
          <w:iCs/>
          <w:szCs w:val="20"/>
        </w:rPr>
      </w:pPr>
      <w:r w:rsidRPr="00BD0DDC">
        <w:rPr>
          <w:iCs/>
          <w:szCs w:val="20"/>
        </w:rPr>
        <w:t>(a)</w:t>
      </w:r>
      <w:r w:rsidRPr="00BD0DDC">
        <w:rPr>
          <w:iCs/>
          <w:szCs w:val="20"/>
        </w:rPr>
        <w:tab/>
      </w:r>
      <w:ins w:id="7" w:author="ERCOT" w:date="2024-03-01T13:20:00Z">
        <w:r w:rsidRPr="00BD0DDC">
          <w:rPr>
            <w:iCs/>
            <w:szCs w:val="20"/>
          </w:rPr>
          <w:t>The Technical Advisory Committee (TAC) has approved the restart; and</w:t>
        </w:r>
      </w:ins>
    </w:p>
    <w:p w14:paraId="08F8E521" w14:textId="77777777" w:rsidR="00BD0DDC" w:rsidRPr="00BD0DDC" w:rsidRDefault="00BD0DDC" w:rsidP="00BD0DDC">
      <w:pPr>
        <w:spacing w:after="240"/>
        <w:ind w:left="1440" w:hanging="720"/>
        <w:rPr>
          <w:ins w:id="8" w:author="ERCOT" w:date="2024-03-01T13:21:00Z"/>
          <w:iCs/>
          <w:szCs w:val="20"/>
        </w:rPr>
      </w:pPr>
      <w:ins w:id="9" w:author="ERCOT" w:date="2024-03-01T13:21:00Z">
        <w:r w:rsidRPr="00BD0DDC">
          <w:rPr>
            <w:iCs/>
            <w:szCs w:val="20"/>
          </w:rPr>
          <w:t>(b)</w:t>
        </w:r>
        <w:r w:rsidRPr="00BD0DDC">
          <w:rPr>
            <w:iCs/>
            <w:szCs w:val="20"/>
          </w:rPr>
          <w:tab/>
          <w:t>Either:</w:t>
        </w:r>
      </w:ins>
    </w:p>
    <w:p w14:paraId="4F7AE00E" w14:textId="77777777" w:rsidR="00BD0DDC" w:rsidRPr="00BD0DDC" w:rsidRDefault="00BD0DDC" w:rsidP="00BD0DDC">
      <w:pPr>
        <w:spacing w:after="240"/>
        <w:ind w:left="2160" w:hanging="720"/>
        <w:rPr>
          <w:iCs/>
          <w:szCs w:val="20"/>
        </w:rPr>
      </w:pPr>
      <w:ins w:id="10" w:author="ERCOT" w:date="2024-03-01T13:21:00Z">
        <w:r w:rsidRPr="00BD0DDC">
          <w:rPr>
            <w:iCs/>
            <w:szCs w:val="20"/>
          </w:rPr>
          <w:t>(i)</w:t>
        </w:r>
        <w:r w:rsidRPr="00BD0DDC">
          <w:rPr>
            <w:iCs/>
            <w:szCs w:val="20"/>
          </w:rPr>
          <w:tab/>
        </w:r>
      </w:ins>
      <w:r w:rsidRPr="00BD0DDC">
        <w:rPr>
          <w:iCs/>
          <w:szCs w:val="20"/>
        </w:rPr>
        <w:t>The ERCOT Board has approved the restart</w:t>
      </w:r>
      <w:del w:id="11" w:author="ERCOT" w:date="2024-03-01T13:21:00Z">
        <w:r w:rsidRPr="00BD0DDC" w:rsidDel="00E727B3">
          <w:rPr>
            <w:iCs/>
            <w:szCs w:val="20"/>
          </w:rPr>
          <w:delText xml:space="preserve"> and ERCOT has issued a Market Notice stating that the ERCOT Board has approved the restart</w:delText>
        </w:r>
      </w:del>
      <w:r w:rsidRPr="00BD0DDC">
        <w:rPr>
          <w:iCs/>
          <w:szCs w:val="20"/>
        </w:rPr>
        <w:t>; or</w:t>
      </w:r>
    </w:p>
    <w:p w14:paraId="37F25459" w14:textId="77777777" w:rsidR="00BD0DDC" w:rsidRPr="00BD0DDC" w:rsidDel="00E727B3" w:rsidRDefault="00BD0DDC" w:rsidP="00BD0DDC">
      <w:pPr>
        <w:spacing w:after="240"/>
        <w:ind w:left="2160" w:hanging="720"/>
        <w:rPr>
          <w:del w:id="12" w:author="ERCOT" w:date="2024-03-01T13:22:00Z"/>
          <w:iCs/>
          <w:szCs w:val="20"/>
        </w:rPr>
      </w:pPr>
      <w:r w:rsidRPr="00BD0DDC">
        <w:rPr>
          <w:iCs/>
          <w:szCs w:val="20"/>
        </w:rPr>
        <w:t>(</w:t>
      </w:r>
      <w:del w:id="13" w:author="ERCOT" w:date="2024-03-01T13:21:00Z">
        <w:r w:rsidRPr="00BD0DDC" w:rsidDel="00E727B3">
          <w:rPr>
            <w:iCs/>
            <w:szCs w:val="20"/>
          </w:rPr>
          <w:delText>b</w:delText>
        </w:r>
      </w:del>
      <w:ins w:id="14" w:author="ERCOT" w:date="2024-03-01T13:21:00Z">
        <w:r w:rsidRPr="00BD0DDC">
          <w:rPr>
            <w:iCs/>
            <w:szCs w:val="20"/>
          </w:rPr>
          <w:t>ii</w:t>
        </w:r>
      </w:ins>
      <w:r w:rsidRPr="00BD0DDC">
        <w:rPr>
          <w:iCs/>
          <w:szCs w:val="20"/>
        </w:rPr>
        <w:t>)</w:t>
      </w:r>
      <w:r w:rsidRPr="00BD0DDC">
        <w:rPr>
          <w:iCs/>
          <w:szCs w:val="20"/>
        </w:rPr>
        <w:tab/>
        <w:t xml:space="preserve">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w:t>
      </w:r>
      <w:r w:rsidRPr="00BD0DDC">
        <w:rPr>
          <w:iCs/>
          <w:szCs w:val="20"/>
        </w:rPr>
        <w:lastRenderedPageBreak/>
        <w:t>restart, the ERCOT CEO, or if designated by the ERCOT CEO, the ERCOT General Counsel, have approved the restart</w:t>
      </w:r>
      <w:del w:id="15" w:author="ERCOT" w:date="2024-03-01T13:22:00Z">
        <w:r w:rsidRPr="00BD0DDC" w:rsidDel="00E727B3">
          <w:rPr>
            <w:iCs/>
            <w:szCs w:val="20"/>
          </w:rPr>
          <w:delText>.</w:delText>
        </w:r>
      </w:del>
      <w:ins w:id="16" w:author="ERCOT" w:date="2024-03-01T13:22:00Z">
        <w:r w:rsidRPr="00BD0DDC">
          <w:rPr>
            <w:iCs/>
            <w:szCs w:val="20"/>
          </w:rPr>
          <w:t xml:space="preserve">, provided that </w:t>
        </w:r>
      </w:ins>
    </w:p>
    <w:p w14:paraId="669ABD4F" w14:textId="77777777" w:rsidR="00BD0DDC" w:rsidRPr="00BD0DDC" w:rsidRDefault="00BD0DDC" w:rsidP="00BD0DDC">
      <w:pPr>
        <w:spacing w:after="240"/>
        <w:ind w:left="2160" w:hanging="720"/>
        <w:rPr>
          <w:iCs/>
          <w:szCs w:val="20"/>
        </w:rPr>
      </w:pPr>
      <w:del w:id="17" w:author="ERCOT" w:date="2024-03-01T13:22:00Z">
        <w:r w:rsidRPr="00BD0DDC" w:rsidDel="00E727B3">
          <w:rPr>
            <w:iCs/>
            <w:szCs w:val="20"/>
          </w:rPr>
          <w:delText>(i)</w:delText>
        </w:r>
        <w:r w:rsidRPr="00BD0DDC" w:rsidDel="00E727B3">
          <w:rPr>
            <w:iCs/>
            <w:szCs w:val="20"/>
          </w:rPr>
          <w:tab/>
          <w:delText xml:space="preserve">The </w:delText>
        </w:r>
      </w:del>
      <w:ins w:id="18" w:author="ERCOT" w:date="2024-03-01T13:22:00Z">
        <w:r w:rsidRPr="00BD0DDC">
          <w:rPr>
            <w:iCs/>
            <w:szCs w:val="20"/>
          </w:rPr>
          <w:t xml:space="preserve">the </w:t>
        </w:r>
      </w:ins>
      <w:r w:rsidRPr="00BD0DDC">
        <w:rPr>
          <w:iCs/>
          <w:szCs w:val="20"/>
        </w:rPr>
        <w:t>ERCOT CEO or ERCOT General Counsel shall not approve a restart of the RTM or DAM pursuant to this paragraph (</w:t>
      </w:r>
      <w:del w:id="19" w:author="ERCOT" w:date="2024-03-01T13:22:00Z">
        <w:r w:rsidRPr="00BD0DDC" w:rsidDel="00E727B3">
          <w:rPr>
            <w:iCs/>
            <w:szCs w:val="20"/>
          </w:rPr>
          <w:delText>b</w:delText>
        </w:r>
      </w:del>
      <w:ins w:id="20" w:author="ERCOT" w:date="2024-03-01T13:22:00Z">
        <w:r w:rsidRPr="00BD0DDC">
          <w:rPr>
            <w:iCs/>
            <w:szCs w:val="20"/>
          </w:rPr>
          <w:t>ii</w:t>
        </w:r>
      </w:ins>
      <w:r w:rsidRPr="00BD0DDC">
        <w:rPr>
          <w:iCs/>
          <w:szCs w:val="20"/>
        </w:rPr>
        <w:t xml:space="preserve">) unless the </w:t>
      </w:r>
      <w:del w:id="21" w:author="ERCOT" w:date="2024-03-01T13:23:00Z">
        <w:r w:rsidRPr="00BD0DDC" w:rsidDel="00E727B3">
          <w:rPr>
            <w:iCs/>
            <w:szCs w:val="20"/>
          </w:rPr>
          <w:delText>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w:delText>
        </w:r>
      </w:del>
      <w:ins w:id="22" w:author="ERCOT" w:date="2024-03-01T13:23:00Z">
        <w:r w:rsidRPr="00BD0DDC">
          <w:rPr>
            <w:iCs/>
            <w:szCs w:val="20"/>
          </w:rPr>
          <w:t xml:space="preserve">following </w:t>
        </w:r>
      </w:ins>
      <w:ins w:id="23" w:author="ERCOT" w:date="2024-03-07T12:17:00Z">
        <w:r w:rsidRPr="00BD0DDC">
          <w:rPr>
            <w:iCs/>
            <w:szCs w:val="20"/>
          </w:rPr>
          <w:t xml:space="preserve">parties </w:t>
        </w:r>
      </w:ins>
      <w:ins w:id="24" w:author="ERCOT" w:date="2024-03-01T13:23:00Z">
        <w:r w:rsidRPr="00BD0DDC">
          <w:rPr>
            <w:iCs/>
            <w:szCs w:val="20"/>
          </w:rPr>
          <w:t>have</w:t>
        </w:r>
      </w:ins>
      <w:r w:rsidRPr="00BD0DDC">
        <w:rPr>
          <w:iCs/>
          <w:szCs w:val="20"/>
        </w:rPr>
        <w:t xml:space="preserve"> agree</w:t>
      </w:r>
      <w:ins w:id="25" w:author="ERCOT" w:date="2024-03-01T13:23:00Z">
        <w:r w:rsidRPr="00BD0DDC">
          <w:rPr>
            <w:iCs/>
            <w:szCs w:val="20"/>
          </w:rPr>
          <w:t>d</w:t>
        </w:r>
      </w:ins>
      <w:r w:rsidRPr="00BD0DDC">
        <w:rPr>
          <w:iCs/>
          <w:szCs w:val="20"/>
        </w:rPr>
        <w:t xml:space="preserve"> in writing to restart the RTM or DAM as proposed by ERCOT</w:t>
      </w:r>
      <w:del w:id="26" w:author="ERCOT" w:date="2024-03-01T13:23:00Z">
        <w:r w:rsidRPr="00BD0DDC" w:rsidDel="00E727B3">
          <w:rPr>
            <w:iCs/>
            <w:szCs w:val="20"/>
          </w:rPr>
          <w:delText>.</w:delText>
        </w:r>
      </w:del>
      <w:ins w:id="27" w:author="ERCOT" w:date="2024-03-01T13:23:00Z">
        <w:r w:rsidRPr="00BD0DDC">
          <w:rPr>
            <w:iCs/>
            <w:szCs w:val="20"/>
          </w:rPr>
          <w:t>:</w:t>
        </w:r>
      </w:ins>
    </w:p>
    <w:p w14:paraId="595D7DE1" w14:textId="77777777" w:rsidR="00BD0DDC" w:rsidRPr="00BD0DDC" w:rsidRDefault="00BD0DDC" w:rsidP="00BD0DDC">
      <w:pPr>
        <w:spacing w:after="240"/>
        <w:ind w:left="2160" w:hanging="720"/>
        <w:rPr>
          <w:ins w:id="28" w:author="ERCOT" w:date="2024-03-01T13:23:00Z"/>
          <w:iCs/>
          <w:szCs w:val="20"/>
        </w:rPr>
      </w:pPr>
      <w:del w:id="29" w:author="ERCOT" w:date="2024-03-01T13:23:00Z">
        <w:r w:rsidRPr="00BD0DDC" w:rsidDel="00E727B3">
          <w:rPr>
            <w:iCs/>
            <w:szCs w:val="20"/>
          </w:rPr>
          <w:delText>(ii)</w:delText>
        </w:r>
        <w:r w:rsidRPr="00BD0DDC" w:rsidDel="00E727B3">
          <w:rPr>
            <w:iCs/>
            <w:szCs w:val="20"/>
          </w:rPr>
          <w:tab/>
          <w:delTex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delText>
        </w:r>
      </w:del>
    </w:p>
    <w:p w14:paraId="72B2F614" w14:textId="77777777" w:rsidR="00BD0DDC" w:rsidRPr="00BD0DDC" w:rsidRDefault="00BD0DDC" w:rsidP="00BD0DDC">
      <w:pPr>
        <w:spacing w:after="240"/>
        <w:ind w:left="2880" w:hanging="720"/>
        <w:rPr>
          <w:ins w:id="30" w:author="ERCOT" w:date="2024-03-01T13:38:00Z"/>
          <w:iCs/>
        </w:rPr>
      </w:pPr>
      <w:ins w:id="31" w:author="ERCOT" w:date="2024-03-01T13:23:00Z">
        <w:r w:rsidRPr="00BD0DDC">
          <w:rPr>
            <w:iCs/>
            <w:szCs w:val="20"/>
          </w:rPr>
          <w:t>(A)</w:t>
        </w:r>
      </w:ins>
      <w:ins w:id="32" w:author="ERCOT" w:date="2024-03-01T13:38:00Z">
        <w:r w:rsidRPr="00BD0DDC">
          <w:rPr>
            <w:iCs/>
          </w:rPr>
          <w:tab/>
          <w:t xml:space="preserve">The ERCOT Board Chair, or the ERCOT Board Vice Chair in the case the ERCOT Board Chair </w:t>
        </w:r>
      </w:ins>
      <w:ins w:id="33" w:author="ERCOT" w:date="2024-03-07T12:18:00Z">
        <w:r w:rsidRPr="00BD0DDC">
          <w:rPr>
            <w:iCs/>
          </w:rPr>
          <w:t xml:space="preserve">is, either, unavailable or the </w:t>
        </w:r>
      </w:ins>
      <w:ins w:id="34" w:author="ERCOT" w:date="2024-03-01T13:38:00Z">
        <w:r w:rsidRPr="00BD0DDC">
          <w:rPr>
            <w:iCs/>
          </w:rPr>
          <w:t>position is vacant; and</w:t>
        </w:r>
      </w:ins>
    </w:p>
    <w:p w14:paraId="0354E414" w14:textId="524C041F" w:rsidR="00336EF3" w:rsidRPr="00BD0DDC" w:rsidRDefault="00BD0DDC" w:rsidP="00BD0DDC">
      <w:pPr>
        <w:spacing w:after="240"/>
        <w:ind w:left="2880" w:hanging="720"/>
        <w:rPr>
          <w:iCs/>
          <w:szCs w:val="20"/>
        </w:rPr>
      </w:pPr>
      <w:ins w:id="35" w:author="ERCOT" w:date="2024-03-01T13:38:00Z">
        <w:r w:rsidRPr="00BD0DDC">
          <w:rPr>
            <w:iCs/>
          </w:rPr>
          <w:t>(B)</w:t>
        </w:r>
        <w:r w:rsidRPr="00BD0DDC">
          <w:rPr>
            <w:iCs/>
          </w:rPr>
          <w:tab/>
          <w:t>Either the Reliability and Markets Committee Chair or the Technology and Security Committee Chair.</w:t>
        </w:r>
      </w:ins>
      <w:bookmarkEnd w:id="6"/>
    </w:p>
    <w:p w14:paraId="6ABE9008" w14:textId="77777777" w:rsidR="00336EF3" w:rsidRPr="0086627E" w:rsidRDefault="00336EF3" w:rsidP="00336EF3">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069E865A" w14:textId="77777777" w:rsidR="00336EF3" w:rsidRPr="00336EF3" w:rsidRDefault="00336EF3" w:rsidP="00BC2D06">
      <w:pPr>
        <w:rPr>
          <w:rFonts w:ascii="Arial" w:hAnsi="Arial" w:cs="Arial"/>
          <w:b/>
          <w:iCs/>
          <w:color w:val="FF0000"/>
          <w:sz w:val="22"/>
          <w:szCs w:val="22"/>
        </w:rPr>
      </w:pPr>
    </w:p>
    <w:sectPr w:rsidR="00336EF3" w:rsidRPr="00336EF3">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3E415B7" w:rsidR="00D176CF" w:rsidRDefault="00367778">
    <w:pPr>
      <w:pStyle w:val="Footer"/>
      <w:tabs>
        <w:tab w:val="clear" w:pos="4320"/>
        <w:tab w:val="clear" w:pos="8640"/>
        <w:tab w:val="right" w:pos="9360"/>
      </w:tabs>
      <w:rPr>
        <w:rFonts w:ascii="Arial" w:hAnsi="Arial" w:cs="Arial"/>
        <w:sz w:val="18"/>
      </w:rPr>
    </w:pPr>
    <w:r>
      <w:rPr>
        <w:rFonts w:ascii="Arial" w:hAnsi="Arial" w:cs="Arial"/>
        <w:sz w:val="18"/>
      </w:rPr>
      <w:t>1220</w:t>
    </w:r>
    <w:r w:rsidR="00D176CF">
      <w:rPr>
        <w:rFonts w:ascii="Arial" w:hAnsi="Arial" w:cs="Arial"/>
        <w:sz w:val="18"/>
      </w:rPr>
      <w:t>NPRR</w:t>
    </w:r>
    <w:r w:rsidR="005F11E0">
      <w:rPr>
        <w:rFonts w:ascii="Arial" w:hAnsi="Arial" w:cs="Arial"/>
        <w:sz w:val="18"/>
      </w:rPr>
      <w:t>-</w:t>
    </w:r>
    <w:r w:rsidR="00360A68">
      <w:rPr>
        <w:rFonts w:ascii="Arial" w:hAnsi="Arial" w:cs="Arial"/>
        <w:sz w:val="18"/>
      </w:rPr>
      <w:t>04 PRS Report</w:t>
    </w:r>
    <w:r w:rsidR="00D176CF">
      <w:rPr>
        <w:rFonts w:ascii="Arial" w:hAnsi="Arial" w:cs="Arial"/>
        <w:sz w:val="18"/>
      </w:rPr>
      <w:t xml:space="preserve"> </w:t>
    </w:r>
    <w:r w:rsidR="00360A68">
      <w:rPr>
        <w:rFonts w:ascii="Arial" w:hAnsi="Arial" w:cs="Arial"/>
        <w:sz w:val="18"/>
      </w:rPr>
      <w:t>040524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D6D1ABE" w:rsidR="00D176CF" w:rsidRDefault="00360A6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nathan.Levine@ercot.com::88c5617f-9b93-40bc-9828-e1150229ca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D22"/>
    <w:rsid w:val="00060A5A"/>
    <w:rsid w:val="00064B44"/>
    <w:rsid w:val="00067FE2"/>
    <w:rsid w:val="0007682E"/>
    <w:rsid w:val="000D1AEB"/>
    <w:rsid w:val="000D3E64"/>
    <w:rsid w:val="000F13C5"/>
    <w:rsid w:val="00101700"/>
    <w:rsid w:val="00105A36"/>
    <w:rsid w:val="0011252E"/>
    <w:rsid w:val="00123934"/>
    <w:rsid w:val="001313B4"/>
    <w:rsid w:val="0014546D"/>
    <w:rsid w:val="001500D9"/>
    <w:rsid w:val="00156DB7"/>
    <w:rsid w:val="00157228"/>
    <w:rsid w:val="00160C3C"/>
    <w:rsid w:val="00176375"/>
    <w:rsid w:val="0017783C"/>
    <w:rsid w:val="0019176D"/>
    <w:rsid w:val="0019314C"/>
    <w:rsid w:val="00193B10"/>
    <w:rsid w:val="001F38F0"/>
    <w:rsid w:val="0020127F"/>
    <w:rsid w:val="00237430"/>
    <w:rsid w:val="00251602"/>
    <w:rsid w:val="0026307D"/>
    <w:rsid w:val="00276A99"/>
    <w:rsid w:val="00286AD9"/>
    <w:rsid w:val="002966F3"/>
    <w:rsid w:val="002B69F3"/>
    <w:rsid w:val="002B763A"/>
    <w:rsid w:val="002D382A"/>
    <w:rsid w:val="002F1EDD"/>
    <w:rsid w:val="003013F2"/>
    <w:rsid w:val="0030232A"/>
    <w:rsid w:val="0030694A"/>
    <w:rsid w:val="003069F4"/>
    <w:rsid w:val="003139DA"/>
    <w:rsid w:val="00336EF3"/>
    <w:rsid w:val="003543BB"/>
    <w:rsid w:val="00360920"/>
    <w:rsid w:val="00360A68"/>
    <w:rsid w:val="00367778"/>
    <w:rsid w:val="00384709"/>
    <w:rsid w:val="00386C35"/>
    <w:rsid w:val="003A2D42"/>
    <w:rsid w:val="003A3D77"/>
    <w:rsid w:val="003B5AED"/>
    <w:rsid w:val="003C6B7B"/>
    <w:rsid w:val="004135BD"/>
    <w:rsid w:val="004302A4"/>
    <w:rsid w:val="004463BA"/>
    <w:rsid w:val="004822D4"/>
    <w:rsid w:val="0049290B"/>
    <w:rsid w:val="0049481B"/>
    <w:rsid w:val="004A4451"/>
    <w:rsid w:val="004C71FD"/>
    <w:rsid w:val="004D3958"/>
    <w:rsid w:val="005008DF"/>
    <w:rsid w:val="005045D0"/>
    <w:rsid w:val="005272F1"/>
    <w:rsid w:val="00534C6C"/>
    <w:rsid w:val="00543BD4"/>
    <w:rsid w:val="00555554"/>
    <w:rsid w:val="005641A3"/>
    <w:rsid w:val="005841C0"/>
    <w:rsid w:val="0059260F"/>
    <w:rsid w:val="00597711"/>
    <w:rsid w:val="005E5074"/>
    <w:rsid w:val="005F11E0"/>
    <w:rsid w:val="00600DCB"/>
    <w:rsid w:val="00612E4F"/>
    <w:rsid w:val="00613501"/>
    <w:rsid w:val="00615D5E"/>
    <w:rsid w:val="00622E99"/>
    <w:rsid w:val="00625E5D"/>
    <w:rsid w:val="00657C61"/>
    <w:rsid w:val="0066370F"/>
    <w:rsid w:val="00693FD5"/>
    <w:rsid w:val="006A0784"/>
    <w:rsid w:val="006A697B"/>
    <w:rsid w:val="006B4DDE"/>
    <w:rsid w:val="006C67C4"/>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50728"/>
    <w:rsid w:val="00887E28"/>
    <w:rsid w:val="008D5C3A"/>
    <w:rsid w:val="008E2870"/>
    <w:rsid w:val="008E6DA2"/>
    <w:rsid w:val="008F6DD5"/>
    <w:rsid w:val="00907B1E"/>
    <w:rsid w:val="00943AFD"/>
    <w:rsid w:val="00963A51"/>
    <w:rsid w:val="00983B6E"/>
    <w:rsid w:val="009936F8"/>
    <w:rsid w:val="00994AD7"/>
    <w:rsid w:val="009A3772"/>
    <w:rsid w:val="009D17F0"/>
    <w:rsid w:val="00A42796"/>
    <w:rsid w:val="00A5311D"/>
    <w:rsid w:val="00A5316C"/>
    <w:rsid w:val="00A55D5A"/>
    <w:rsid w:val="00AA0248"/>
    <w:rsid w:val="00AD3B58"/>
    <w:rsid w:val="00AF56C6"/>
    <w:rsid w:val="00AF7CB2"/>
    <w:rsid w:val="00B032E8"/>
    <w:rsid w:val="00B44820"/>
    <w:rsid w:val="00B5557E"/>
    <w:rsid w:val="00B57F96"/>
    <w:rsid w:val="00B67892"/>
    <w:rsid w:val="00BA4D33"/>
    <w:rsid w:val="00BC2D06"/>
    <w:rsid w:val="00BD0DDC"/>
    <w:rsid w:val="00C21694"/>
    <w:rsid w:val="00C66085"/>
    <w:rsid w:val="00C744EB"/>
    <w:rsid w:val="00C90702"/>
    <w:rsid w:val="00C917FF"/>
    <w:rsid w:val="00C92B37"/>
    <w:rsid w:val="00C93837"/>
    <w:rsid w:val="00C9766A"/>
    <w:rsid w:val="00CC4F39"/>
    <w:rsid w:val="00CD544C"/>
    <w:rsid w:val="00CF4256"/>
    <w:rsid w:val="00D01DFE"/>
    <w:rsid w:val="00D04FE8"/>
    <w:rsid w:val="00D12A49"/>
    <w:rsid w:val="00D176CF"/>
    <w:rsid w:val="00D17AD5"/>
    <w:rsid w:val="00D271E3"/>
    <w:rsid w:val="00D356BC"/>
    <w:rsid w:val="00D47A80"/>
    <w:rsid w:val="00D85807"/>
    <w:rsid w:val="00D87349"/>
    <w:rsid w:val="00D91EE9"/>
    <w:rsid w:val="00D9627A"/>
    <w:rsid w:val="00D97220"/>
    <w:rsid w:val="00DD4CEB"/>
    <w:rsid w:val="00E14D47"/>
    <w:rsid w:val="00E1641C"/>
    <w:rsid w:val="00E2308A"/>
    <w:rsid w:val="00E26708"/>
    <w:rsid w:val="00E34958"/>
    <w:rsid w:val="00E37AB0"/>
    <w:rsid w:val="00E71C39"/>
    <w:rsid w:val="00E905BC"/>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 w:val="00FF2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link w:val="Header"/>
    <w:rsid w:val="006C67C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anna.berli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onathan.levine@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999</Words>
  <Characters>7055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8038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2024-04-09T22:54:00Z</dcterms:created>
  <dcterms:modified xsi:type="dcterms:W3CDTF">2024-04-09T22:54:00Z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